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8B30C5">
            <w:pPr>
              <w:pStyle w:val="Header"/>
              <w:spacing w:before="120" w:after="120"/>
            </w:pPr>
            <w:r>
              <w:t>NPRR Number</w:t>
            </w:r>
          </w:p>
        </w:tc>
        <w:tc>
          <w:tcPr>
            <w:tcW w:w="1260" w:type="dxa"/>
            <w:tcBorders>
              <w:bottom w:val="single" w:sz="4" w:space="0" w:color="auto"/>
            </w:tcBorders>
            <w:vAlign w:val="center"/>
          </w:tcPr>
          <w:p w14:paraId="58DFDEEC" w14:textId="443FF11C" w:rsidR="00067FE2" w:rsidRDefault="00987B25" w:rsidP="008B30C5">
            <w:pPr>
              <w:pStyle w:val="Header"/>
              <w:spacing w:before="120" w:after="120"/>
              <w:jc w:val="center"/>
            </w:pPr>
            <w:hyperlink r:id="rId8" w:history="1">
              <w:r w:rsidR="000A2A61" w:rsidRPr="00987B25">
                <w:rPr>
                  <w:rStyle w:val="Hyperlink"/>
                </w:rPr>
                <w:t>1307</w:t>
              </w:r>
            </w:hyperlink>
          </w:p>
        </w:tc>
        <w:tc>
          <w:tcPr>
            <w:tcW w:w="900" w:type="dxa"/>
            <w:tcBorders>
              <w:bottom w:val="single" w:sz="4" w:space="0" w:color="auto"/>
            </w:tcBorders>
            <w:shd w:val="clear" w:color="auto" w:fill="FFFFFF"/>
            <w:vAlign w:val="center"/>
          </w:tcPr>
          <w:p w14:paraId="1F77FB52" w14:textId="77777777" w:rsidR="00067FE2" w:rsidRDefault="00067FE2" w:rsidP="008B30C5">
            <w:pPr>
              <w:pStyle w:val="Header"/>
              <w:spacing w:before="120" w:after="120"/>
            </w:pPr>
            <w:r>
              <w:t>NPRR Title</w:t>
            </w:r>
          </w:p>
        </w:tc>
        <w:tc>
          <w:tcPr>
            <w:tcW w:w="6660" w:type="dxa"/>
            <w:tcBorders>
              <w:bottom w:val="single" w:sz="4" w:space="0" w:color="auto"/>
            </w:tcBorders>
            <w:vAlign w:val="center"/>
          </w:tcPr>
          <w:p w14:paraId="58F14EBB" w14:textId="0956A870" w:rsidR="00067FE2" w:rsidRDefault="00A04481" w:rsidP="008B30C5">
            <w:pPr>
              <w:pStyle w:val="Header"/>
              <w:spacing w:before="120" w:after="120"/>
            </w:pPr>
            <w:r>
              <w:t xml:space="preserve">Revised Definition of </w:t>
            </w:r>
            <w:r w:rsidR="00033EAA">
              <w:t xml:space="preserve">Mitigation Plan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8B30C5">
            <w:pPr>
              <w:pStyle w:val="Header"/>
              <w:spacing w:before="120" w:after="120"/>
              <w:rPr>
                <w:bCs w:val="0"/>
              </w:rPr>
            </w:pPr>
            <w:r w:rsidRPr="00E01925">
              <w:rPr>
                <w:bCs w:val="0"/>
              </w:rPr>
              <w:t>Date Posted</w:t>
            </w:r>
          </w:p>
        </w:tc>
        <w:tc>
          <w:tcPr>
            <w:tcW w:w="7560" w:type="dxa"/>
            <w:gridSpan w:val="2"/>
            <w:vAlign w:val="center"/>
          </w:tcPr>
          <w:p w14:paraId="16A45634" w14:textId="072308AC" w:rsidR="00067FE2" w:rsidRPr="00E01925" w:rsidRDefault="001E0798" w:rsidP="008B30C5">
            <w:pPr>
              <w:pStyle w:val="NormalArial"/>
              <w:spacing w:before="120" w:after="120"/>
            </w:pPr>
            <w:r>
              <w:t xml:space="preserve">November </w:t>
            </w:r>
            <w:r w:rsidR="000A2A61">
              <w:t>13</w:t>
            </w:r>
            <w:r w:rsidR="00A04481">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8B30C5">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67DD86DD" w:rsidR="009D17F0" w:rsidRPr="00FB509B" w:rsidRDefault="0066370F" w:rsidP="008B30C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B30C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CFA0FFE" w:rsidR="009D17F0" w:rsidRPr="00FB509B" w:rsidRDefault="00DE2F1D" w:rsidP="008B30C5">
            <w:pPr>
              <w:pStyle w:val="NormalArial"/>
              <w:spacing w:before="120" w:after="120"/>
            </w:pPr>
            <w:r>
              <w:t>2</w:t>
            </w:r>
            <w:r w:rsidR="00A04481">
              <w:t xml:space="preserve">.1, </w:t>
            </w:r>
            <w:r>
              <w:t>Definitions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B30C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160D197" w:rsidR="00C9766A" w:rsidRPr="00FB509B" w:rsidRDefault="001E0798" w:rsidP="008B30C5">
            <w:pPr>
              <w:pStyle w:val="NormalArial"/>
              <w:spacing w:before="120" w:after="120"/>
            </w:pPr>
            <w:r>
              <w:t xml:space="preserve">Nodal Operating Guide Revision Request (NOGRR) </w:t>
            </w:r>
            <w:r w:rsidR="000A2A61">
              <w:t>281</w:t>
            </w:r>
            <w:r>
              <w:t>, Related to NPRR</w:t>
            </w:r>
            <w:r w:rsidR="000A2A61">
              <w:t>1307</w:t>
            </w:r>
            <w:r>
              <w:t>, Revised Definition of Mitigation Plan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B30C5">
            <w:pPr>
              <w:pStyle w:val="Header"/>
              <w:spacing w:before="120" w:after="120"/>
            </w:pPr>
            <w:r>
              <w:t>Revision Description</w:t>
            </w:r>
          </w:p>
        </w:tc>
        <w:tc>
          <w:tcPr>
            <w:tcW w:w="7560" w:type="dxa"/>
            <w:gridSpan w:val="2"/>
            <w:tcBorders>
              <w:bottom w:val="single" w:sz="4" w:space="0" w:color="auto"/>
            </w:tcBorders>
            <w:vAlign w:val="center"/>
          </w:tcPr>
          <w:p w14:paraId="6A00AE95" w14:textId="25146CAA" w:rsidR="009D17F0" w:rsidRPr="00FB509B" w:rsidRDefault="00DE2F1D" w:rsidP="008B30C5">
            <w:pPr>
              <w:pStyle w:val="NormalArial"/>
              <w:spacing w:before="120" w:after="120"/>
            </w:pPr>
            <w:r>
              <w:t xml:space="preserve">This </w:t>
            </w:r>
            <w:r w:rsidR="00A20BB1">
              <w:t>Nodal Protocol Revision Request (</w:t>
            </w:r>
            <w:r>
              <w:t>NPRR</w:t>
            </w:r>
            <w:r w:rsidR="00A20BB1">
              <w:t>)</w:t>
            </w:r>
            <w:r>
              <w:t xml:space="preserve"> </w:t>
            </w:r>
            <w:r w:rsidR="0019673E">
              <w:t>adds</w:t>
            </w:r>
            <w:r w:rsidR="0041600A">
              <w:t xml:space="preserve"> the use of pre-contingency </w:t>
            </w:r>
            <w:r w:rsidR="00A20BB1">
              <w:t>L</w:t>
            </w:r>
            <w:r w:rsidR="0041600A">
              <w:t xml:space="preserve">oad shed in certain conditions to the Mitigation Plan definition.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8B30C5">
            <w:pPr>
              <w:pStyle w:val="Header"/>
              <w:spacing w:before="120" w:after="120"/>
            </w:pPr>
            <w:r w:rsidRPr="00872C50">
              <w:t>Reason for Revision</w:t>
            </w:r>
          </w:p>
        </w:tc>
        <w:tc>
          <w:tcPr>
            <w:tcW w:w="7560" w:type="dxa"/>
            <w:gridSpan w:val="2"/>
            <w:vAlign w:val="center"/>
          </w:tcPr>
          <w:p w14:paraId="43F2A15B" w14:textId="3FB4CB61" w:rsidR="00555554" w:rsidRDefault="00017CFD"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017CFD" w:rsidP="00555554">
            <w:pPr>
              <w:pStyle w:val="NormalArial"/>
              <w:tabs>
                <w:tab w:val="left" w:pos="432"/>
              </w:tabs>
              <w:spacing w:before="120"/>
              <w:ind w:left="432" w:hanging="432"/>
              <w:rPr>
                <w:rFonts w:cs="Arial"/>
                <w:color w:val="000000"/>
              </w:rPr>
            </w:pPr>
            <w:r>
              <w:pict w14:anchorId="613324DE">
                <v:shape id="_x0000_i1026" type="#_x0000_t75" style="width:15.5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017CFD" w:rsidP="00555554">
            <w:pPr>
              <w:pStyle w:val="NormalArial"/>
              <w:spacing w:before="120"/>
              <w:ind w:left="432" w:hanging="432"/>
              <w:rPr>
                <w:rFonts w:cs="Arial"/>
                <w:color w:val="000000"/>
              </w:rPr>
            </w:pPr>
            <w:r>
              <w:pict w14:anchorId="021A3F14">
                <v:shape id="_x0000_i1027" type="#_x0000_t75" style="width:15.5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4953C03E" w:rsidR="00E71C39" w:rsidRDefault="00872C50" w:rsidP="00E71C39">
            <w:pPr>
              <w:pStyle w:val="NormalArial"/>
              <w:spacing w:before="120"/>
              <w:rPr>
                <w:iCs/>
                <w:kern w:val="24"/>
              </w:rPr>
            </w:pPr>
            <w:r>
              <w:rPr>
                <w:noProof/>
              </w:rPr>
              <w:drawing>
                <wp:inline distT="0" distB="0" distL="0" distR="0" wp14:anchorId="2D02D3F4" wp14:editId="608A11C7">
                  <wp:extent cx="198120" cy="189865"/>
                  <wp:effectExtent l="0" t="0" r="0" b="635"/>
                  <wp:docPr id="7906004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sidRPr="006629C8">
              <w:t xml:space="preserve"> </w:t>
            </w:r>
            <w:r w:rsidR="00E71C39" w:rsidRPr="006629C8">
              <w:t xml:space="preserve"> </w:t>
            </w:r>
            <w:r w:rsidR="00ED3965" w:rsidRPr="00344591">
              <w:rPr>
                <w:iCs/>
                <w:kern w:val="24"/>
              </w:rPr>
              <w:t>General system and/or process improvement(s)</w:t>
            </w:r>
          </w:p>
          <w:p w14:paraId="17096D73" w14:textId="38C0B80A" w:rsidR="00E71C39" w:rsidRDefault="00017CFD" w:rsidP="00E71C39">
            <w:pPr>
              <w:pStyle w:val="NormalArial"/>
              <w:spacing w:before="120"/>
              <w:rPr>
                <w:iCs/>
                <w:kern w:val="24"/>
              </w:rPr>
            </w:pPr>
            <w:r>
              <w:pict w14:anchorId="4C6ED319">
                <v:shape id="_x0000_i1028" type="#_x0000_t75" style="width:15.5pt;height:15pt">
                  <v:imagedata r:id="rId9" o:title=""/>
                </v:shape>
              </w:pict>
            </w:r>
            <w:r w:rsidR="00E71C39" w:rsidRPr="006629C8">
              <w:t xml:space="preserve">  </w:t>
            </w:r>
            <w:r w:rsidR="00E71C39">
              <w:rPr>
                <w:iCs/>
                <w:kern w:val="24"/>
              </w:rPr>
              <w:t>Regulatory requirements</w:t>
            </w:r>
          </w:p>
          <w:p w14:paraId="5FB89AD5" w14:textId="2B1EA28B" w:rsidR="00E71C39" w:rsidRPr="00CD242D" w:rsidRDefault="00017CFD" w:rsidP="00E71C39">
            <w:pPr>
              <w:pStyle w:val="NormalArial"/>
              <w:spacing w:before="120"/>
              <w:rPr>
                <w:rFonts w:cs="Arial"/>
                <w:color w:val="000000"/>
              </w:rPr>
            </w:pPr>
            <w:r>
              <w:pict w14:anchorId="52A53E32">
                <v:shape id="_x0000_i1029" type="#_x0000_t75" style="width:15.5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w:t>
            </w:r>
            <w:r w:rsidRPr="00872C50">
              <w:rPr>
                <w:i/>
                <w:sz w:val="20"/>
                <w:szCs w:val="20"/>
              </w:rPr>
              <w:t xml:space="preserve">please select </w:t>
            </w:r>
            <w:r w:rsidR="00555554" w:rsidRPr="00872C50">
              <w:rPr>
                <w:i/>
                <w:sz w:val="20"/>
                <w:szCs w:val="20"/>
              </w:rPr>
              <w:t>ONLY ONE</w:t>
            </w:r>
            <w:r w:rsidR="00555554">
              <w:rPr>
                <w:i/>
                <w:sz w:val="20"/>
                <w:szCs w:val="20"/>
              </w:rPr>
              <w:t xml:space="preserv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8B30C5">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313E5647" w14:textId="162CAA88" w:rsidR="00625E5D" w:rsidRPr="00625E5D" w:rsidRDefault="009B4FFE" w:rsidP="008B30C5">
            <w:pPr>
              <w:pStyle w:val="NormalArial"/>
              <w:spacing w:before="120" w:after="120"/>
              <w:rPr>
                <w:iCs/>
                <w:kern w:val="24"/>
              </w:rPr>
            </w:pPr>
            <w:r>
              <w:t xml:space="preserve">For scenarios that could result </w:t>
            </w:r>
            <w:r w:rsidR="008365D2">
              <w:t xml:space="preserve">in </w:t>
            </w:r>
            <w:r>
              <w:t xml:space="preserve">instability, uncontrolled separation and cascading </w:t>
            </w:r>
            <w:r w:rsidR="0008194D">
              <w:t>O</w:t>
            </w:r>
            <w:r>
              <w:t>utages</w:t>
            </w:r>
            <w:r w:rsidR="008365D2">
              <w:t>,</w:t>
            </w:r>
            <w:r>
              <w:t xml:space="preserve"> post-contingency </w:t>
            </w:r>
            <w:r w:rsidR="001E0798">
              <w:t>L</w:t>
            </w:r>
            <w:r>
              <w:t xml:space="preserve">oad shed </w:t>
            </w:r>
            <w:r w:rsidR="008365D2">
              <w:t>may</w:t>
            </w:r>
            <w:r>
              <w:t xml:space="preserve"> not</w:t>
            </w:r>
            <w:r w:rsidR="008365D2">
              <w:t xml:space="preserve"> be</w:t>
            </w:r>
            <w:r>
              <w:t xml:space="preserve"> </w:t>
            </w:r>
            <w:r w:rsidR="00387FE2">
              <w:t xml:space="preserve">a </w:t>
            </w:r>
            <w:r>
              <w:t>fast or</w:t>
            </w:r>
            <w:r w:rsidR="0041600A">
              <w:t xml:space="preserve"> </w:t>
            </w:r>
            <w:proofErr w:type="gramStart"/>
            <w:r>
              <w:t>sufficient</w:t>
            </w:r>
            <w:r w:rsidR="008365D2">
              <w:t xml:space="preserve"> </w:t>
            </w:r>
            <w:r w:rsidR="00A264DE">
              <w:t>enough</w:t>
            </w:r>
            <w:proofErr w:type="gramEnd"/>
            <w:r w:rsidR="00A264DE">
              <w:t xml:space="preserve"> </w:t>
            </w:r>
            <w:r w:rsidR="008365D2">
              <w:t>action</w:t>
            </w:r>
            <w:r>
              <w:t xml:space="preserve"> to maintain </w:t>
            </w:r>
            <w:r w:rsidR="008365D2">
              <w:t>reliably.  In these situations,</w:t>
            </w:r>
            <w:r>
              <w:t xml:space="preserve"> pre-contingency </w:t>
            </w:r>
            <w:r w:rsidR="0008194D">
              <w:t>L</w:t>
            </w:r>
            <w:r>
              <w:t>oad</w:t>
            </w:r>
            <w:r w:rsidR="008365D2">
              <w:t xml:space="preserve"> </w:t>
            </w:r>
            <w:r>
              <w:t>shed may be required</w:t>
            </w:r>
            <w:r w:rsidR="008365D2">
              <w:t xml:space="preserve"> to prevent</w:t>
            </w:r>
            <w:r w:rsidR="00A264DE">
              <w:t xml:space="preserve"> </w:t>
            </w:r>
            <w:r w:rsidR="0041600A">
              <w:t>system</w:t>
            </w:r>
            <w:r w:rsidR="001E0798">
              <w:t>-</w:t>
            </w:r>
            <w:r w:rsidR="00A264DE">
              <w:t>wide instability</w:t>
            </w:r>
            <w:r>
              <w:t>.</w:t>
            </w:r>
            <w:r w:rsidR="008365D2">
              <w:t xml:space="preserve">  These edits specifically call out the use of </w:t>
            </w:r>
            <w:r w:rsidR="008365D2">
              <w:lastRenderedPageBreak/>
              <w:t xml:space="preserve">pre-contingency </w:t>
            </w:r>
            <w:r w:rsidR="008B30C5">
              <w:t>L</w:t>
            </w:r>
            <w:r w:rsidR="008365D2">
              <w:t>oad</w:t>
            </w:r>
            <w:r w:rsidR="008B30C5">
              <w:t xml:space="preserve"> </w:t>
            </w:r>
            <w:r w:rsidR="008365D2">
              <w:t xml:space="preserve">shed as part of a Mitigation Plan in certain conditions. This also provides awareness of </w:t>
            </w:r>
            <w:r w:rsidR="0041600A">
              <w:t>how and where</w:t>
            </w:r>
            <w:r w:rsidR="008365D2">
              <w:t xml:space="preserve"> pre-contingency </w:t>
            </w:r>
            <w:r w:rsidR="008B30C5">
              <w:t>L</w:t>
            </w:r>
            <w:r w:rsidR="008365D2">
              <w:t>oad shed plans will be documented.</w:t>
            </w:r>
            <w: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6EB48FD" w:rsidR="009A3772" w:rsidRDefault="002F1B13">
            <w:pPr>
              <w:pStyle w:val="NormalArial"/>
            </w:pPr>
            <w:r>
              <w:t>Freddy Garcia</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6E6FFD3" w:rsidR="009A3772" w:rsidRDefault="002F1B13">
            <w:pPr>
              <w:pStyle w:val="NormalArial"/>
            </w:pPr>
            <w:hyperlink r:id="rId14" w:history="1">
              <w:r w:rsidRPr="00E73E6A">
                <w:rPr>
                  <w:rStyle w:val="Hyperlink"/>
                </w:rPr>
                <w:t>Freddy.garcia@ercot.com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F681119" w:rsidR="009A3772" w:rsidRDefault="002F1B13">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8A6C4E6" w:rsidR="009A3772" w:rsidRDefault="002F1B13">
            <w:pPr>
              <w:pStyle w:val="NormalArial"/>
            </w:pPr>
            <w:r>
              <w:t>512-248-4245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ECDD9AB" w:rsidR="009A3772" w:rsidRDefault="00A04481">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E30D648" w:rsidR="009A3772" w:rsidRPr="00D56D61" w:rsidRDefault="004A3961">
            <w:pPr>
              <w:pStyle w:val="NormalArial"/>
            </w:pPr>
            <w:r>
              <w:t>Elizabeth Morales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BB8680" w:rsidR="009A3772" w:rsidRPr="00D56D61" w:rsidRDefault="004A3961">
            <w:pPr>
              <w:pStyle w:val="NormalArial"/>
            </w:pPr>
            <w:hyperlink r:id="rId15" w:history="1">
              <w:r w:rsidRPr="00052D14">
                <w:rPr>
                  <w:rStyle w:val="Hyperlink"/>
                </w:rPr>
                <w:t>Elizabeth.morales@ercot.com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FB27DAF" w:rsidR="009A3772" w:rsidRDefault="004A3961">
            <w:pPr>
              <w:pStyle w:val="NormalArial"/>
            </w:pPr>
            <w:r>
              <w:t>210-420-1722</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4B869E41" w14:textId="77777777" w:rsidR="00A04481" w:rsidRDefault="00A04481" w:rsidP="00A04481">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471FF9AD" w14:textId="77777777" w:rsidR="00033EAA" w:rsidRPr="00E131AD" w:rsidRDefault="00033EAA" w:rsidP="00033EAA">
      <w:pPr>
        <w:pStyle w:val="H2"/>
        <w:rPr>
          <w:b w:val="0"/>
          <w:szCs w:val="24"/>
        </w:rPr>
      </w:pPr>
      <w:r w:rsidRPr="00E131AD">
        <w:rPr>
          <w:szCs w:val="24"/>
        </w:rPr>
        <w:t>Constraint Management Plan (CMP)</w:t>
      </w:r>
    </w:p>
    <w:p w14:paraId="30BA4A26" w14:textId="77777777" w:rsidR="00033EAA" w:rsidRDefault="00033EAA" w:rsidP="00A04481">
      <w:pPr>
        <w:spacing w:after="240"/>
      </w:pPr>
      <w:r>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 North American Electric Reliability Corporation (NERC) 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3EAA" w:rsidRPr="004B32CF" w14:paraId="23AAF758" w14:textId="77777777" w:rsidTr="00B91F83">
        <w:trPr>
          <w:trHeight w:val="386"/>
        </w:trPr>
        <w:tc>
          <w:tcPr>
            <w:tcW w:w="9350" w:type="dxa"/>
            <w:shd w:val="pct12" w:color="auto" w:fill="auto"/>
          </w:tcPr>
          <w:p w14:paraId="75BB67A6" w14:textId="77777777" w:rsidR="00033EAA" w:rsidRPr="004B32CF" w:rsidRDefault="00033EAA" w:rsidP="00B91F83">
            <w:pPr>
              <w:spacing w:before="120" w:after="240"/>
              <w:rPr>
                <w:b/>
                <w:i/>
                <w:iCs/>
              </w:rPr>
            </w:pPr>
            <w:r>
              <w:rPr>
                <w:b/>
                <w:i/>
                <w:iCs/>
              </w:rPr>
              <w:lastRenderedPageBreak/>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31842EF6" w14:textId="77777777" w:rsidR="00033EAA" w:rsidRPr="00A844BA" w:rsidRDefault="00033EAA" w:rsidP="00B91F83">
            <w:pPr>
              <w:keepNext/>
              <w:tabs>
                <w:tab w:val="left" w:pos="900"/>
              </w:tabs>
              <w:spacing w:after="240"/>
              <w:ind w:left="900" w:hanging="900"/>
              <w:outlineLvl w:val="1"/>
              <w:rPr>
                <w:b/>
              </w:rPr>
            </w:pPr>
            <w:r w:rsidRPr="00A844BA">
              <w:rPr>
                <w:b/>
              </w:rPr>
              <w:t>Constraint Management Plan (CMP)</w:t>
            </w:r>
          </w:p>
          <w:p w14:paraId="370A5D53" w14:textId="77777777" w:rsidR="00033EAA" w:rsidRPr="0044555C" w:rsidRDefault="00033EAA" w:rsidP="00B91F83">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Pr>
                <w:iCs/>
              </w:rPr>
              <w:t xml:space="preserve">  </w:t>
            </w:r>
            <w:r w:rsidRPr="00C641F5">
              <w:rPr>
                <w:iCs/>
              </w:rPr>
              <w:t>CMPs include, but are not limited to the following:</w:t>
            </w:r>
          </w:p>
        </w:tc>
      </w:tr>
    </w:tbl>
    <w:p w14:paraId="70DFBBAA" w14:textId="77777777" w:rsidR="00033EAA" w:rsidRDefault="00033EAA" w:rsidP="00033EAA">
      <w:pPr>
        <w:pStyle w:val="H3"/>
        <w:spacing w:before="480" w:after="120"/>
        <w:ind w:left="360" w:firstLine="0"/>
      </w:pPr>
      <w:r>
        <w:t>Automatic Mitigation Plan (AMP)</w:t>
      </w:r>
      <w:r>
        <w:rPr>
          <w:rStyle w:val="CommentReference"/>
          <w:b w:val="0"/>
          <w:bCs w:val="0"/>
          <w:i w:val="0"/>
        </w:rPr>
        <w:t xml:space="preserve"> </w:t>
      </w:r>
    </w:p>
    <w:p w14:paraId="522F5AA6" w14:textId="77777777" w:rsidR="00033EAA" w:rsidRDefault="00033EAA" w:rsidP="00033EAA">
      <w:pPr>
        <w:pStyle w:val="BodyText"/>
        <w:ind w:left="360"/>
        <w:rPr>
          <w:iCs/>
        </w:rPr>
      </w:pPr>
      <w: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(RAS).  </w:t>
      </w:r>
      <w:proofErr w:type="gramStart"/>
      <w:r>
        <w:t>AMPs shall</w:t>
      </w:r>
      <w:proofErr w:type="gramEnd"/>
      <w:r>
        <w:t xml:space="preserve"> only include schemes which switch series reactors by </w:t>
      </w:r>
      <w:r>
        <w:rPr>
          <w:sz w:val="23"/>
          <w:szCs w:val="23"/>
        </w:rPr>
        <w:t>monitoring quantities that are solely located at the same substation as the switched device</w:t>
      </w:r>
      <w:r>
        <w:t xml:space="preserve">.  AMPs </w:t>
      </w:r>
      <w:proofErr w:type="gramStart"/>
      <w:r>
        <w:t>shall</w:t>
      </w:r>
      <w:proofErr w:type="gramEnd"/>
      <w:r>
        <w:t xml:space="preserve"> not include adjusting or tripping generation or Load shedding and shall not be implemented on Interconnection Reliability Operating Limits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3EAA" w:rsidRPr="004B32CF" w14:paraId="040909CD" w14:textId="77777777" w:rsidTr="00B91F83">
        <w:trPr>
          <w:trHeight w:val="386"/>
        </w:trPr>
        <w:tc>
          <w:tcPr>
            <w:tcW w:w="9350" w:type="dxa"/>
            <w:shd w:val="pct12" w:color="auto" w:fill="auto"/>
          </w:tcPr>
          <w:p w14:paraId="7DB56FBD" w14:textId="77777777" w:rsidR="00033EAA" w:rsidRPr="004B32CF" w:rsidRDefault="00033EAA" w:rsidP="00B91F83">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348C92E8" w14:textId="77777777" w:rsidR="00033EAA" w:rsidRPr="004327A6" w:rsidRDefault="00033EAA" w:rsidP="00B91F83">
            <w:pPr>
              <w:spacing w:after="240"/>
              <w:ind w:left="360"/>
              <w:rPr>
                <w:b/>
                <w:bCs/>
                <w:i/>
                <w:iCs/>
              </w:rPr>
            </w:pPr>
            <w:r w:rsidRPr="00577EDA">
              <w:rPr>
                <w:b/>
                <w:bCs/>
                <w:i/>
                <w:iCs/>
              </w:rPr>
              <w:t xml:space="preserve">Extended Action </w:t>
            </w:r>
            <w:r w:rsidRPr="004327A6">
              <w:rPr>
                <w:b/>
                <w:bCs/>
                <w:i/>
                <w:iCs/>
              </w:rPr>
              <w:t>Plan (EAP)</w:t>
            </w:r>
          </w:p>
          <w:p w14:paraId="0FECA1D4" w14:textId="77777777" w:rsidR="00033EAA" w:rsidRPr="00FD011B" w:rsidRDefault="00033EAA" w:rsidP="00B91F83">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229EBA25" w14:textId="77777777" w:rsidR="00A04481" w:rsidRDefault="00A04481" w:rsidP="00A04481">
      <w:pPr>
        <w:pStyle w:val="H3"/>
        <w:spacing w:before="480" w:after="120"/>
        <w:ind w:left="360" w:firstLine="0"/>
        <w:rPr>
          <w:b w:val="0"/>
          <w:szCs w:val="24"/>
        </w:rPr>
      </w:pPr>
      <w:r>
        <w:rPr>
          <w:szCs w:val="24"/>
        </w:rPr>
        <w:lastRenderedPageBreak/>
        <w:t>Mitigation Plan</w:t>
      </w:r>
    </w:p>
    <w:p w14:paraId="3E57E500" w14:textId="2417DE00" w:rsidR="00A04481" w:rsidRDefault="00A04481" w:rsidP="00A04481">
      <w:pPr>
        <w:pStyle w:val="BodyText"/>
        <w:ind w:left="360"/>
        <w:rPr>
          <w:iCs/>
        </w:rPr>
      </w:pPr>
      <w:r>
        <w:t xml:space="preserve">A set of pre-defined manual actions to execute </w:t>
      </w:r>
      <w:ins w:id="5" w:author="ERCOT" w:date="2025-10-02T23:18:00Z" w16du:dateUtc="2025-10-03T04:18:00Z">
        <w:r>
          <w:t xml:space="preserve">pre-contingency or </w:t>
        </w:r>
      </w:ins>
      <w:r>
        <w:t>post-contingency</w:t>
      </w:r>
      <w:ins w:id="6" w:author="ERCOT" w:date="2025-10-02T23:18:00Z" w16du:dateUtc="2025-10-03T04:18:00Z">
        <w:r>
          <w:t>.  Post-contingency actions are executed</w:t>
        </w:r>
      </w:ins>
      <w:r>
        <w:t xml:space="preserve"> to address voltage issues or reduce overloading on one or more given, monitored Transmission Facilities to below their Emergency Rating with restoration of normal operating conditions within two hours</w:t>
      </w:r>
      <w:ins w:id="7" w:author="ERCOT" w:date="2025-10-02T23:19:00Z" w16du:dateUtc="2025-10-03T04:19:00Z">
        <w:r>
          <w:t xml:space="preserve"> and may include transmission switching and Load shedding</w:t>
        </w:r>
      </w:ins>
      <w:r>
        <w:t>.</w:t>
      </w:r>
      <w:ins w:id="8" w:author="ERCOT" w:date="2025-10-02T23:19:00Z" w16du:dateUtc="2025-10-03T04:19:00Z">
        <w:r>
          <w:t xml:space="preserve">  Pre-contingency action</w:t>
        </w:r>
      </w:ins>
      <w:ins w:id="9" w:author="ERCOT" w:date="2025-10-02T23:21:00Z" w16du:dateUtc="2025-10-03T04:21:00Z">
        <w:r>
          <w:t>s</w:t>
        </w:r>
      </w:ins>
      <w:ins w:id="10" w:author="ERCOT" w:date="2025-10-02T23:19:00Z" w16du:dateUtc="2025-10-03T04:19:00Z">
        <w:r>
          <w:t xml:space="preserve"> are executed to address</w:t>
        </w:r>
      </w:ins>
      <w:ins w:id="11" w:author="ERCOT" w:date="2025-10-17T07:43:00Z" w16du:dateUtc="2025-10-17T12:43:00Z">
        <w:r w:rsidR="000B260B">
          <w:t xml:space="preserve"> </w:t>
        </w:r>
        <w:r w:rsidR="001D43EA">
          <w:t xml:space="preserve">ERCOT System cascading, </w:t>
        </w:r>
      </w:ins>
      <w:ins w:id="12" w:author="ERCOT" w:date="2025-10-02T23:19:00Z" w16du:dateUtc="2025-10-03T04:19:00Z">
        <w:r>
          <w:t>uncontrolled separatio</w:t>
        </w:r>
      </w:ins>
      <w:ins w:id="13" w:author="ERCOT" w:date="2025-10-17T07:44:00Z" w16du:dateUtc="2025-10-17T12:44:00Z">
        <w:r w:rsidR="002E4C6B">
          <w:t>n</w:t>
        </w:r>
      </w:ins>
      <w:ins w:id="14" w:author="ERCOT" w:date="2025-10-02T23:20:00Z" w16du:dateUtc="2025-10-03T04:20:00Z">
        <w:r>
          <w:t>,</w:t>
        </w:r>
      </w:ins>
      <w:ins w:id="15" w:author="ERCOT" w:date="2025-10-17T07:44:00Z" w16du:dateUtc="2025-10-17T12:44:00Z">
        <w:r w:rsidR="002E4C6B">
          <w:t xml:space="preserve"> angular instability, voltage instability, voltage collapse,</w:t>
        </w:r>
      </w:ins>
      <w:r w:rsidR="00AB435F">
        <w:t xml:space="preserve"> </w:t>
      </w:r>
      <w:ins w:id="16" w:author="ERCOT" w:date="2025-10-02T23:20:00Z" w16du:dateUtc="2025-10-03T04:20:00Z">
        <w:r>
          <w:t>or any other reliability risk that cannot be mitigated post-contingency and may include Load shedding.</w:t>
        </w:r>
      </w:ins>
      <w:r>
        <w:t xml:space="preserve">  </w:t>
      </w:r>
      <w:del w:id="17" w:author="ERCOT" w:date="2025-10-02T23:21:00Z" w16du:dateUtc="2025-10-03T04:21:00Z">
        <w:r w:rsidDel="00A04481">
          <w:delText xml:space="preserve">A Mitigation Plan must be implementable and may include transmission switching and Load shedding.  </w:delText>
        </w:r>
      </w:del>
      <w:r>
        <w:t>Mitigation Plans shall not be used to manage constraints in Security-Constrained Economic Dispatch (SCED).</w:t>
      </w:r>
    </w:p>
    <w:p w14:paraId="26C75E03" w14:textId="77777777" w:rsidR="00033EAA" w:rsidRDefault="00033EAA" w:rsidP="00033EAA">
      <w:pPr>
        <w:pStyle w:val="H3"/>
        <w:spacing w:after="120"/>
        <w:ind w:left="360" w:firstLine="0"/>
        <w:rPr>
          <w:b w:val="0"/>
          <w:szCs w:val="24"/>
        </w:rPr>
      </w:pPr>
      <w:r>
        <w:rPr>
          <w:szCs w:val="24"/>
        </w:rPr>
        <w:t>Pre-Contingency Action Plan (PCAP)</w:t>
      </w:r>
    </w:p>
    <w:p w14:paraId="496E69A3" w14:textId="77777777" w:rsidR="00033EAA" w:rsidRDefault="00033EAA" w:rsidP="00033EAA">
      <w:pPr>
        <w:pStyle w:val="BodyText"/>
        <w:ind w:left="360"/>
        <w:rPr>
          <w:iCs/>
        </w:rPr>
      </w:pPr>
      <w: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2BD7762C" w14:textId="77777777" w:rsidR="00033EAA" w:rsidRDefault="00033EAA" w:rsidP="00033EAA">
      <w:pPr>
        <w:pStyle w:val="H3"/>
        <w:spacing w:after="120"/>
        <w:ind w:left="360" w:firstLine="0"/>
        <w:rPr>
          <w:szCs w:val="24"/>
        </w:rPr>
      </w:pPr>
      <w:r>
        <w:rPr>
          <w:szCs w:val="24"/>
        </w:rPr>
        <w:t>Remedial Action Plan (RAP)</w:t>
      </w:r>
    </w:p>
    <w:p w14:paraId="03DD354E" w14:textId="77777777" w:rsidR="00033EAA" w:rsidRDefault="00033EAA" w:rsidP="00033EAA">
      <w:pPr>
        <w:pStyle w:val="BodyText"/>
        <w:ind w:left="360"/>
        <w:rPr>
          <w:iCs/>
        </w:rPr>
      </w:pPr>
      <w:r>
        <w:t xml:space="preserve">A set of pre-defined manual actions to execute post-contingency to address voltage issues or </w:t>
      </w:r>
      <w:proofErr w:type="gramStart"/>
      <w:r>
        <w:t>in order to</w:t>
      </w:r>
      <w:proofErr w:type="gramEnd"/>
      <w: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 Security-Constrained Economic Dispatch (SCED).  RAPs </w:t>
      </w:r>
      <w:proofErr w:type="gramStart"/>
      <w:r>
        <w:t>shall</w:t>
      </w:r>
      <w:proofErr w:type="gramEnd"/>
      <w:r>
        <w:t xml:space="preserve"> not include generation re-Dispatch or Load shedding.</w:t>
      </w:r>
    </w:p>
    <w:p w14:paraId="5852911B" w14:textId="77777777" w:rsidR="00033EAA" w:rsidRDefault="00033EAA" w:rsidP="00033EAA">
      <w:pPr>
        <w:pStyle w:val="H3"/>
        <w:spacing w:after="120"/>
        <w:ind w:left="360" w:firstLine="0"/>
        <w:rPr>
          <w:b w:val="0"/>
          <w:szCs w:val="24"/>
        </w:rPr>
      </w:pPr>
      <w:r>
        <w:rPr>
          <w:szCs w:val="24"/>
        </w:rPr>
        <w:t>Temporary Outage Action Plan (TOAP)</w:t>
      </w:r>
    </w:p>
    <w:p w14:paraId="7295933F" w14:textId="77777777" w:rsidR="00033EAA" w:rsidRDefault="00033EAA" w:rsidP="00033EAA">
      <w:pPr>
        <w:pStyle w:val="BodyText"/>
        <w:ind w:left="360"/>
      </w:pPr>
      <w:r>
        <w:t xml:space="preserve">A temporary set of pre-defined manual actions to execute post-contingency, during a specified Transmission Facility or Resource Outage, </w:t>
      </w:r>
      <w:proofErr w:type="gramStart"/>
      <w:r>
        <w:t>in order to</w:t>
      </w:r>
      <w:proofErr w:type="gramEnd"/>
      <w: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 Security-Constrained Economic Dispatch (SCED).</w:t>
      </w:r>
    </w:p>
    <w:p w14:paraId="035099FA" w14:textId="77777777" w:rsidR="009A3772" w:rsidRPr="00BA2009" w:rsidRDefault="009A3772" w:rsidP="00BC2D06"/>
    <w:sectPr w:rsidR="009A3772"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2A19D" w14:textId="77777777" w:rsidR="00607773" w:rsidRDefault="00607773">
      <w:r>
        <w:separator/>
      </w:r>
    </w:p>
  </w:endnote>
  <w:endnote w:type="continuationSeparator" w:id="0">
    <w:p w14:paraId="43DAB453" w14:textId="77777777" w:rsidR="00607773" w:rsidRDefault="00607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28BE92E4" w:rsidR="00D176CF" w:rsidRDefault="000A2A61">
    <w:pPr>
      <w:pStyle w:val="Footer"/>
      <w:tabs>
        <w:tab w:val="clear" w:pos="4320"/>
        <w:tab w:val="clear" w:pos="8640"/>
        <w:tab w:val="right" w:pos="9360"/>
      </w:tabs>
      <w:rPr>
        <w:rFonts w:ascii="Arial" w:hAnsi="Arial" w:cs="Arial"/>
        <w:sz w:val="18"/>
      </w:rPr>
    </w:pPr>
    <w:r>
      <w:rPr>
        <w:rFonts w:ascii="Arial" w:hAnsi="Arial" w:cs="Arial"/>
        <w:sz w:val="18"/>
      </w:rPr>
      <w:t>1307</w:t>
    </w:r>
    <w:r w:rsidR="00A04481">
      <w:rPr>
        <w:rFonts w:ascii="Arial" w:hAnsi="Arial" w:cs="Arial"/>
        <w:sz w:val="18"/>
      </w:rPr>
      <w:t>NPRR-01 Revised Definition of Mitigation Plan 1</w:t>
    </w:r>
    <w:r w:rsidR="001E0798">
      <w:rPr>
        <w:rFonts w:ascii="Arial" w:hAnsi="Arial" w:cs="Arial"/>
        <w:sz w:val="18"/>
      </w:rPr>
      <w:t>1</w:t>
    </w:r>
    <w:r>
      <w:rPr>
        <w:rFonts w:ascii="Arial" w:hAnsi="Arial" w:cs="Arial"/>
        <w:sz w:val="18"/>
      </w:rPr>
      <w:t>13</w:t>
    </w:r>
    <w:r w:rsidR="00A04481">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5317A" w14:textId="77777777" w:rsidR="00607773" w:rsidRDefault="00607773">
      <w:r>
        <w:separator/>
      </w:r>
    </w:p>
  </w:footnote>
  <w:footnote w:type="continuationSeparator" w:id="0">
    <w:p w14:paraId="617B525C" w14:textId="77777777" w:rsidR="00607773" w:rsidRDefault="00607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EAA"/>
    <w:rsid w:val="00060A5A"/>
    <w:rsid w:val="00064B44"/>
    <w:rsid w:val="00067FE2"/>
    <w:rsid w:val="0007682E"/>
    <w:rsid w:val="0008194D"/>
    <w:rsid w:val="000A2A61"/>
    <w:rsid w:val="000B260B"/>
    <w:rsid w:val="000D1AEB"/>
    <w:rsid w:val="000D3E64"/>
    <w:rsid w:val="000E4468"/>
    <w:rsid w:val="000F13C5"/>
    <w:rsid w:val="00105A36"/>
    <w:rsid w:val="001309C2"/>
    <w:rsid w:val="001313B4"/>
    <w:rsid w:val="00141EE1"/>
    <w:rsid w:val="0014546D"/>
    <w:rsid w:val="001500D9"/>
    <w:rsid w:val="00156DB7"/>
    <w:rsid w:val="00157228"/>
    <w:rsid w:val="00160C3C"/>
    <w:rsid w:val="00176375"/>
    <w:rsid w:val="0017783C"/>
    <w:rsid w:val="0019314C"/>
    <w:rsid w:val="0019673E"/>
    <w:rsid w:val="001D43EA"/>
    <w:rsid w:val="001E0798"/>
    <w:rsid w:val="001F38F0"/>
    <w:rsid w:val="00235322"/>
    <w:rsid w:val="00237430"/>
    <w:rsid w:val="002400B7"/>
    <w:rsid w:val="0026307D"/>
    <w:rsid w:val="00276A99"/>
    <w:rsid w:val="00286AD9"/>
    <w:rsid w:val="002966F3"/>
    <w:rsid w:val="002A4CE4"/>
    <w:rsid w:val="002B69F3"/>
    <w:rsid w:val="002B763A"/>
    <w:rsid w:val="002C7823"/>
    <w:rsid w:val="002D382A"/>
    <w:rsid w:val="002D4B0C"/>
    <w:rsid w:val="002E4C6B"/>
    <w:rsid w:val="002F1B13"/>
    <w:rsid w:val="002F1EDD"/>
    <w:rsid w:val="002F28B9"/>
    <w:rsid w:val="003013F2"/>
    <w:rsid w:val="0030232A"/>
    <w:rsid w:val="0030694A"/>
    <w:rsid w:val="003069F4"/>
    <w:rsid w:val="00360920"/>
    <w:rsid w:val="00384709"/>
    <w:rsid w:val="00386C35"/>
    <w:rsid w:val="00387FE2"/>
    <w:rsid w:val="00391583"/>
    <w:rsid w:val="00397B92"/>
    <w:rsid w:val="003A3D77"/>
    <w:rsid w:val="003B5AED"/>
    <w:rsid w:val="003C6B7B"/>
    <w:rsid w:val="004135BD"/>
    <w:rsid w:val="0041600A"/>
    <w:rsid w:val="004302A4"/>
    <w:rsid w:val="004463BA"/>
    <w:rsid w:val="004822D4"/>
    <w:rsid w:val="0049290B"/>
    <w:rsid w:val="004A3961"/>
    <w:rsid w:val="004A4451"/>
    <w:rsid w:val="004D3958"/>
    <w:rsid w:val="005008DF"/>
    <w:rsid w:val="005041EF"/>
    <w:rsid w:val="005045D0"/>
    <w:rsid w:val="00524EE1"/>
    <w:rsid w:val="00530B9F"/>
    <w:rsid w:val="00534C6C"/>
    <w:rsid w:val="00555554"/>
    <w:rsid w:val="005841C0"/>
    <w:rsid w:val="0059260F"/>
    <w:rsid w:val="005E5074"/>
    <w:rsid w:val="006019CC"/>
    <w:rsid w:val="00603D76"/>
    <w:rsid w:val="00607773"/>
    <w:rsid w:val="00612E4F"/>
    <w:rsid w:val="00613501"/>
    <w:rsid w:val="00615D5E"/>
    <w:rsid w:val="00622E99"/>
    <w:rsid w:val="00625E5D"/>
    <w:rsid w:val="00630FC1"/>
    <w:rsid w:val="00657C61"/>
    <w:rsid w:val="0066370F"/>
    <w:rsid w:val="00690F88"/>
    <w:rsid w:val="006A0784"/>
    <w:rsid w:val="006A697B"/>
    <w:rsid w:val="006B4DDE"/>
    <w:rsid w:val="006E4597"/>
    <w:rsid w:val="007060B9"/>
    <w:rsid w:val="00714F06"/>
    <w:rsid w:val="007256B2"/>
    <w:rsid w:val="00743968"/>
    <w:rsid w:val="007544CA"/>
    <w:rsid w:val="0077387F"/>
    <w:rsid w:val="00785415"/>
    <w:rsid w:val="00786294"/>
    <w:rsid w:val="00791CB9"/>
    <w:rsid w:val="00793130"/>
    <w:rsid w:val="00797DEE"/>
    <w:rsid w:val="007A1BE1"/>
    <w:rsid w:val="007A6E76"/>
    <w:rsid w:val="007B2D7E"/>
    <w:rsid w:val="007B3233"/>
    <w:rsid w:val="007B5A42"/>
    <w:rsid w:val="007C199B"/>
    <w:rsid w:val="007D3073"/>
    <w:rsid w:val="007D64B9"/>
    <w:rsid w:val="007D72D4"/>
    <w:rsid w:val="007E0452"/>
    <w:rsid w:val="007F1E18"/>
    <w:rsid w:val="008070C0"/>
    <w:rsid w:val="00811C12"/>
    <w:rsid w:val="008365D2"/>
    <w:rsid w:val="00845778"/>
    <w:rsid w:val="0084626A"/>
    <w:rsid w:val="00872C50"/>
    <w:rsid w:val="00887E28"/>
    <w:rsid w:val="008A7CC1"/>
    <w:rsid w:val="008B30C5"/>
    <w:rsid w:val="008D5C3A"/>
    <w:rsid w:val="008E2870"/>
    <w:rsid w:val="008E6DA2"/>
    <w:rsid w:val="008F6DD5"/>
    <w:rsid w:val="00907B1E"/>
    <w:rsid w:val="00943AFD"/>
    <w:rsid w:val="00963A51"/>
    <w:rsid w:val="00983B6E"/>
    <w:rsid w:val="00987B25"/>
    <w:rsid w:val="009936F8"/>
    <w:rsid w:val="009A3772"/>
    <w:rsid w:val="009A5BE6"/>
    <w:rsid w:val="009B4FFE"/>
    <w:rsid w:val="009D17F0"/>
    <w:rsid w:val="009D1B4A"/>
    <w:rsid w:val="00A04481"/>
    <w:rsid w:val="00A20BB1"/>
    <w:rsid w:val="00A264DE"/>
    <w:rsid w:val="00A42796"/>
    <w:rsid w:val="00A5311D"/>
    <w:rsid w:val="00AB435F"/>
    <w:rsid w:val="00AC399C"/>
    <w:rsid w:val="00AD3B58"/>
    <w:rsid w:val="00AF56C6"/>
    <w:rsid w:val="00AF7CB2"/>
    <w:rsid w:val="00B032E8"/>
    <w:rsid w:val="00B57F96"/>
    <w:rsid w:val="00B67892"/>
    <w:rsid w:val="00BA4D33"/>
    <w:rsid w:val="00BC2D06"/>
    <w:rsid w:val="00BC5A7F"/>
    <w:rsid w:val="00C007E4"/>
    <w:rsid w:val="00C744EB"/>
    <w:rsid w:val="00C90702"/>
    <w:rsid w:val="00C917FF"/>
    <w:rsid w:val="00C9766A"/>
    <w:rsid w:val="00CC4F39"/>
    <w:rsid w:val="00CD1510"/>
    <w:rsid w:val="00CD544C"/>
    <w:rsid w:val="00CF159C"/>
    <w:rsid w:val="00CF4256"/>
    <w:rsid w:val="00D04FE8"/>
    <w:rsid w:val="00D176CF"/>
    <w:rsid w:val="00D17AD5"/>
    <w:rsid w:val="00D271E3"/>
    <w:rsid w:val="00D47A80"/>
    <w:rsid w:val="00D85807"/>
    <w:rsid w:val="00D87349"/>
    <w:rsid w:val="00D87B61"/>
    <w:rsid w:val="00D91EE9"/>
    <w:rsid w:val="00D9627A"/>
    <w:rsid w:val="00D97220"/>
    <w:rsid w:val="00DC105A"/>
    <w:rsid w:val="00DE2F1D"/>
    <w:rsid w:val="00E14D47"/>
    <w:rsid w:val="00E1641C"/>
    <w:rsid w:val="00E26708"/>
    <w:rsid w:val="00E34958"/>
    <w:rsid w:val="00E37AB0"/>
    <w:rsid w:val="00E57CAF"/>
    <w:rsid w:val="00E71C39"/>
    <w:rsid w:val="00EA56E6"/>
    <w:rsid w:val="00EA694D"/>
    <w:rsid w:val="00EC335F"/>
    <w:rsid w:val="00EC48FB"/>
    <w:rsid w:val="00ED3965"/>
    <w:rsid w:val="00EF232A"/>
    <w:rsid w:val="00F05A69"/>
    <w:rsid w:val="00F4241B"/>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033EAA"/>
    <w:rPr>
      <w:b/>
      <w:sz w:val="24"/>
    </w:rPr>
  </w:style>
  <w:style w:type="character" w:customStyle="1" w:styleId="H3Char">
    <w:name w:val="H3 Char"/>
    <w:link w:val="H3"/>
    <w:rsid w:val="00033EAA"/>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718098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230481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7"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Elizabeth.morale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Freddy.garcia@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1348</Words>
  <Characters>7685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9015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2</cp:revision>
  <cp:lastPrinted>2013-11-15T22:11:00Z</cp:lastPrinted>
  <dcterms:created xsi:type="dcterms:W3CDTF">2025-11-13T21:45:00Z</dcterms:created>
  <dcterms:modified xsi:type="dcterms:W3CDTF">2025-11-13T21:45:00Z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